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C269B6" w:rsidDel="00B14DF7">
              <w:rPr>
                <w:b/>
                <w:sz w:val="32"/>
                <w:szCs w:val="32"/>
              </w:rPr>
              <w:delText>9</w:delText>
            </w:r>
          </w:del>
          <w:ins w:id="1" w:author="Autor">
            <w:r w:rsidR="00B14DF7">
              <w:rPr>
                <w:b/>
                <w:sz w:val="32"/>
                <w:szCs w:val="32"/>
              </w:rPr>
              <w:t>10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Ministerstvo investícií, regionálneho rozvoja a informatizácie </w:t>
            </w:r>
            <w:r w:rsidR="006500DC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ED6AE8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1561528830"/>
            <w:placeholder>
              <w:docPart w:val="B920DAFE6A224D088E2B8881C7F6DE12"/>
            </w:placeholder>
            <w:date w:fullDate="2021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A19B3" w:rsidP="00EE5060">
                <w:pPr>
                  <w:jc w:val="both"/>
                  <w:rPr>
                    <w:szCs w:val="20"/>
                  </w:rPr>
                </w:pPr>
                <w:del w:id="2" w:author="Autor">
                  <w:r w:rsidDel="00B14DF7">
                    <w:rPr>
                      <w:szCs w:val="20"/>
                    </w:rPr>
                    <w:delText>30.10.2020</w:delText>
                  </w:r>
                </w:del>
                <w:ins w:id="3" w:author="Autor">
                  <w:r w:rsidR="00B14DF7">
                    <w:rPr>
                      <w:szCs w:val="20"/>
                    </w:rPr>
                    <w:t>30.04.2021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1-06-1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269B6" w:rsidP="00232A9D">
                <w:pPr>
                  <w:jc w:val="both"/>
                  <w:rPr>
                    <w:szCs w:val="20"/>
                  </w:rPr>
                </w:pPr>
                <w:del w:id="4" w:author="Autor">
                  <w:r w:rsidDel="00700354">
                    <w:rPr>
                      <w:szCs w:val="20"/>
                    </w:rPr>
                    <w:delText>31.10.2020</w:delText>
                  </w:r>
                </w:del>
                <w:ins w:id="5" w:author="Autor">
                  <w:del w:id="6" w:author="Autor">
                    <w:r w:rsidR="00B14DF7" w:rsidDel="00700354">
                      <w:rPr>
                        <w:szCs w:val="20"/>
                      </w:rPr>
                      <w:delText>31.05.2021</w:delText>
                    </w:r>
                  </w:del>
                  <w:r w:rsidR="00700354">
                    <w:rPr>
                      <w:szCs w:val="20"/>
                    </w:rPr>
                    <w:t>15.06.2021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</w:t>
      </w:r>
      <w:bookmarkStart w:id="7" w:name="_GoBack"/>
      <w:bookmarkEnd w:id="7"/>
      <w:r>
        <w:t xml:space="preserve">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AE8" w:rsidRDefault="00ED6AE8" w:rsidP="00B948E0">
      <w:r>
        <w:separator/>
      </w:r>
    </w:p>
  </w:endnote>
  <w:endnote w:type="continuationSeparator" w:id="0">
    <w:p w:rsidR="00ED6AE8" w:rsidRDefault="00ED6AE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948D9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9284F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AE8" w:rsidRDefault="00ED6AE8" w:rsidP="00B948E0">
      <w:r>
        <w:separator/>
      </w:r>
    </w:p>
  </w:footnote>
  <w:footnote w:type="continuationSeparator" w:id="0">
    <w:p w:rsidR="00ED6AE8" w:rsidRDefault="00ED6AE8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877877" id="Rovná spojnica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C269B6" w:rsidP="0045303B">
        <w:pPr>
          <w:pStyle w:val="Hlavika"/>
          <w:jc w:val="right"/>
        </w:pPr>
        <w:del w:id="8" w:author="Autor">
          <w:r w:rsidDel="00A9284F">
            <w:rPr>
              <w:szCs w:val="20"/>
            </w:rPr>
            <w:delText>31.10.2020</w:delText>
          </w:r>
        </w:del>
        <w:ins w:id="9" w:author="Autor">
          <w:r w:rsidR="00A9284F">
            <w:rPr>
              <w:szCs w:val="20"/>
            </w:rPr>
            <w:t>15.06.2021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1F422A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C79"/>
    <w:rsid w:val="00475DC9"/>
    <w:rsid w:val="0047775E"/>
    <w:rsid w:val="00477B8E"/>
    <w:rsid w:val="00490AF9"/>
    <w:rsid w:val="00493F0A"/>
    <w:rsid w:val="00495D16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19B3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00354"/>
    <w:rsid w:val="0071042F"/>
    <w:rsid w:val="00726163"/>
    <w:rsid w:val="00731FA8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84F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14DF7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CCF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5481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91392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62099"/>
    <w:rsid w:val="00E701EB"/>
    <w:rsid w:val="00E742C1"/>
    <w:rsid w:val="00E74EA1"/>
    <w:rsid w:val="00E7702D"/>
    <w:rsid w:val="00E7723C"/>
    <w:rsid w:val="00E92290"/>
    <w:rsid w:val="00EB7E0A"/>
    <w:rsid w:val="00ED6AE8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17D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920DAFE6A224D088E2B8881C7F6D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058D0-7467-4C4C-B3F0-FBCB771EE357}"/>
      </w:docPartPr>
      <w:docPartBody>
        <w:p w:rsidR="00CD4EE0" w:rsidRDefault="00734B5B" w:rsidP="00734B5B">
          <w:pPr>
            <w:pStyle w:val="B920DAFE6A224D088E2B8881C7F6DE1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63699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734B5B"/>
    <w:rsid w:val="00784953"/>
    <w:rsid w:val="008130CC"/>
    <w:rsid w:val="0086516F"/>
    <w:rsid w:val="00867BDC"/>
    <w:rsid w:val="008A073A"/>
    <w:rsid w:val="008A6C70"/>
    <w:rsid w:val="00903B9E"/>
    <w:rsid w:val="00913E1F"/>
    <w:rsid w:val="00A33C55"/>
    <w:rsid w:val="00A75A21"/>
    <w:rsid w:val="00A8120D"/>
    <w:rsid w:val="00AE2C60"/>
    <w:rsid w:val="00AE5524"/>
    <w:rsid w:val="00B32DD0"/>
    <w:rsid w:val="00B409D1"/>
    <w:rsid w:val="00BF4F3E"/>
    <w:rsid w:val="00C03829"/>
    <w:rsid w:val="00CC1D22"/>
    <w:rsid w:val="00CD4EE0"/>
    <w:rsid w:val="00CE03A9"/>
    <w:rsid w:val="00DB7443"/>
    <w:rsid w:val="00E00390"/>
    <w:rsid w:val="00E047EF"/>
    <w:rsid w:val="00ED4A1D"/>
    <w:rsid w:val="00EE3F10"/>
    <w:rsid w:val="00FC0521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4B5B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  <w:style w:type="paragraph" w:customStyle="1" w:styleId="B920DAFE6A224D088E2B8881C7F6DE12">
    <w:name w:val="B920DAFE6A224D088E2B8881C7F6DE12"/>
    <w:rsid w:val="00734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609F-B6F3-40E0-9018-9DEDC29D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2020-10-27T10:03:00Z</dcterms:created>
  <dcterms:modified xsi:type="dcterms:W3CDTF">2021-04-29T10:00:00Z</dcterms:modified>
</cp:coreProperties>
</file>